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BDA" w:rsidRDefault="00F95BDA" w:rsidP="00F95BDA">
      <w:pPr>
        <w:pStyle w:val="Hlavika"/>
        <w:tabs>
          <w:tab w:val="clear" w:pos="4536"/>
          <w:tab w:val="clear" w:pos="9072"/>
          <w:tab w:val="left" w:pos="708"/>
        </w:tabs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786C94AF" wp14:editId="7890E439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3" name="Obrázok 3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noProof/>
          <w:sz w:val="22"/>
        </w:rPr>
        <w:drawing>
          <wp:anchor distT="0" distB="0" distL="114300" distR="114300" simplePos="0" relativeHeight="251656704" behindDoc="1" locked="0" layoutInCell="1" allowOverlap="1" wp14:anchorId="69905936" wp14:editId="61BB6C38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11" name="Obrázok 1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 wp14:anchorId="6E3386FE" wp14:editId="49CEB8A2">
            <wp:extent cx="2278784" cy="604465"/>
            <wp:effectExtent l="0" t="0" r="7620" b="5715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180" cy="608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p w:rsidR="00E83D82" w:rsidRDefault="00E83D82"/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2"/>
            </w:r>
          </w:p>
        </w:tc>
      </w:tr>
      <w:tr w:rsidR="00E83D82" w:rsidRPr="00C05D70" w:rsidTr="00541125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83D82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E83D82" w:rsidRPr="00541125" w:rsidRDefault="00306F3F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7</w:t>
            </w:r>
          </w:p>
        </w:tc>
      </w:tr>
      <w:tr w:rsidR="00770188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770188" w:rsidRPr="00C05D70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770188" w:rsidRPr="00E52A48" w:rsidRDefault="00306F3F" w:rsidP="00B168F2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7.</w:t>
            </w:r>
            <w:r w:rsidR="00B168F2"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="00B168F2" w:rsidRPr="00B168F2">
              <w:rPr>
                <w:rFonts w:ascii="Arial" w:hAnsi="Arial" w:cs="Arial"/>
                <w:b/>
                <w:bCs/>
                <w:sz w:val="19"/>
                <w:szCs w:val="19"/>
              </w:rPr>
              <w:t>Zvýšenie atraktivity a prepravnej kapacity nemotorovej dopravy (predovšetkým cyklistickej dopravy) na celkovom počte prepravených osôb.</w:t>
            </w: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168F2" w:rsidRDefault="00B168F2" w:rsidP="00B168F2">
      <w:pPr>
        <w:spacing w:after="0" w:line="240" w:lineRule="auto"/>
      </w:pPr>
    </w:p>
    <w:p w:rsidR="00B168F2" w:rsidRDefault="00B168F2" w:rsidP="00B168F2">
      <w:pPr>
        <w:spacing w:after="0" w:line="240" w:lineRule="auto"/>
        <w:rPr>
          <w:sz w:val="8"/>
          <w:szCs w:val="8"/>
        </w:rPr>
      </w:pPr>
    </w:p>
    <w:p w:rsidR="00B168F2" w:rsidRDefault="00B168F2" w:rsidP="00B168F2">
      <w:pPr>
        <w:spacing w:after="0" w:line="240" w:lineRule="auto"/>
        <w:rPr>
          <w:sz w:val="8"/>
          <w:szCs w:val="8"/>
        </w:rPr>
      </w:pPr>
    </w:p>
    <w:p w:rsidR="00B168F2" w:rsidRPr="00E546C8" w:rsidRDefault="00B168F2" w:rsidP="00B168F2">
      <w:pPr>
        <w:spacing w:after="0" w:line="240" w:lineRule="auto"/>
        <w:rPr>
          <w:sz w:val="8"/>
          <w:szCs w:val="8"/>
        </w:rPr>
      </w:pPr>
    </w:p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3696"/>
        <w:gridCol w:w="3118"/>
        <w:gridCol w:w="1134"/>
        <w:gridCol w:w="6521"/>
      </w:tblGrid>
      <w:tr w:rsidR="00B168F2" w:rsidRPr="00C05D70" w:rsidTr="00AC09E8">
        <w:trPr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B168F2" w:rsidRPr="00290A6E" w:rsidRDefault="00B168F2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696" w:type="dxa"/>
            <w:shd w:val="clear" w:color="auto" w:fill="CCFFFF"/>
            <w:vAlign w:val="center"/>
          </w:tcPr>
          <w:p w:rsidR="00B168F2" w:rsidRPr="00290A6E" w:rsidRDefault="00B168F2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B168F2" w:rsidRPr="00290A6E" w:rsidRDefault="00B168F2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3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B168F2" w:rsidRPr="00290A6E" w:rsidRDefault="00B168F2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B168F2" w:rsidRPr="00290A6E" w:rsidRDefault="00B168F2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</w:tr>
      <w:tr w:rsidR="00B168F2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B168F2" w:rsidRPr="00C05D70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68F2" w:rsidRPr="00E546C8" w:rsidRDefault="00B168F2" w:rsidP="00AC09E8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pacing w:val="-2"/>
                <w:sz w:val="19"/>
                <w:szCs w:val="19"/>
              </w:rPr>
              <w:t> </w:t>
            </w: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 xml:space="preserve">cieľom a výsledkom IROP a PO </w:t>
            </w:r>
            <w:r>
              <w:rPr>
                <w:rFonts w:ascii="Arial" w:hAnsi="Arial" w:cs="Arial"/>
                <w:spacing w:val="-2"/>
                <w:sz w:val="19"/>
                <w:szCs w:val="19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68F2" w:rsidRPr="00C05D70" w:rsidRDefault="00A33C73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254399241"/>
                <w:placeholder>
                  <w:docPart w:val="E1352E9930BE4F44BBEFC86FE3527345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B168F2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B168F2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68F2" w:rsidRPr="005D230B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68F2" w:rsidRPr="007D4DD4" w:rsidRDefault="00B168F2" w:rsidP="00AC09E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35558751"/>
            <w:placeholder>
              <w:docPart w:val="21FB22A8C7E64F7D8206E45861F4BD86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B168F2" w:rsidRDefault="00B168F2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B168F2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68F2" w:rsidRPr="005D230B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6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68F2" w:rsidRPr="007D4DD4" w:rsidRDefault="00B168F2" w:rsidP="00AC09E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37203428"/>
            <w:placeholder>
              <w:docPart w:val="9D7F84FBE08F49EF8CF987C91ABD27E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B168F2" w:rsidRDefault="00B168F2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B168F2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68F2" w:rsidRPr="005D230B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68F2" w:rsidRPr="007D4DD4" w:rsidRDefault="00B168F2" w:rsidP="00AC09E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40948557"/>
            <w:placeholder>
              <w:docPart w:val="FB43EF59ED914DC6BC577B542D431CA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B168F2" w:rsidRDefault="00B168F2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B168F2" w:rsidRDefault="00B168F2" w:rsidP="00B168F2">
      <w:pPr>
        <w:spacing w:after="0"/>
      </w:pPr>
    </w:p>
    <w:p w:rsidR="0040220B" w:rsidRDefault="0040220B" w:rsidP="00B168F2">
      <w:pPr>
        <w:spacing w:after="0"/>
      </w:pPr>
    </w:p>
    <w:tbl>
      <w:tblPr>
        <w:tblStyle w:val="Mriekatabuky"/>
        <w:tblW w:w="15021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2191"/>
      </w:tblGrid>
      <w:tr w:rsidR="00B168F2" w:rsidRPr="00C05D70" w:rsidTr="00B168F2">
        <w:trPr>
          <w:trHeight w:val="761"/>
        </w:trPr>
        <w:tc>
          <w:tcPr>
            <w:tcW w:w="15021" w:type="dxa"/>
            <w:gridSpan w:val="2"/>
            <w:shd w:val="clear" w:color="auto" w:fill="CCFFFF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B168F2" w:rsidRPr="00C05D70" w:rsidTr="00B168F2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EC1B96D41BBB4276B9DA7C41AD25C4F3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191" w:type="dxa"/>
                <w:shd w:val="clear" w:color="auto" w:fill="FFFFFF" w:themeFill="background1"/>
                <w:vAlign w:val="center"/>
              </w:tcPr>
              <w:p w:rsidR="00B168F2" w:rsidRPr="00C05D70" w:rsidRDefault="00B168F2" w:rsidP="00AC09E8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B168F2" w:rsidRPr="00C05D70" w:rsidTr="00B168F2">
        <w:tc>
          <w:tcPr>
            <w:tcW w:w="15021" w:type="dxa"/>
            <w:gridSpan w:val="2"/>
            <w:vAlign w:val="center"/>
          </w:tcPr>
          <w:p w:rsidR="00B168F2" w:rsidRPr="001941BE" w:rsidRDefault="00B168F2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168F2" w:rsidRPr="00C05D70" w:rsidTr="00B168F2">
        <w:tc>
          <w:tcPr>
            <w:tcW w:w="15021" w:type="dxa"/>
            <w:gridSpan w:val="2"/>
            <w:shd w:val="clear" w:color="auto" w:fill="CCFFFF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B168F2" w:rsidRPr="00C05D70" w:rsidTr="00B168F2">
        <w:trPr>
          <w:trHeight w:val="1701"/>
        </w:trPr>
        <w:tc>
          <w:tcPr>
            <w:tcW w:w="15021" w:type="dxa"/>
            <w:gridSpan w:val="2"/>
            <w:vAlign w:val="center"/>
          </w:tcPr>
          <w:p w:rsidR="00B168F2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B168F2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B168F2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B168F2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B168F2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B168F2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168F2" w:rsidRDefault="00B168F2" w:rsidP="00B168F2"/>
    <w:p w:rsidR="0040220B" w:rsidRDefault="0040220B" w:rsidP="00B168F2"/>
    <w:p w:rsidR="0040220B" w:rsidRDefault="0040220B" w:rsidP="00B168F2"/>
    <w:p w:rsidR="0040220B" w:rsidRDefault="0040220B" w:rsidP="00B168F2"/>
    <w:tbl>
      <w:tblPr>
        <w:tblStyle w:val="Mriekatabuky"/>
        <w:tblW w:w="15021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195"/>
      </w:tblGrid>
      <w:tr w:rsidR="00B168F2" w:rsidRPr="00C05D70" w:rsidTr="00B168F2">
        <w:trPr>
          <w:trHeight w:val="840"/>
        </w:trPr>
        <w:tc>
          <w:tcPr>
            <w:tcW w:w="15021" w:type="dxa"/>
            <w:gridSpan w:val="2"/>
            <w:shd w:val="clear" w:color="auto" w:fill="FFFFFF" w:themeFill="background1"/>
          </w:tcPr>
          <w:p w:rsidR="00B168F2" w:rsidRPr="00B60573" w:rsidRDefault="00B168F2" w:rsidP="00AC09E8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lastRenderedPageBreak/>
              <w:t>VYJADRENIE</w:t>
            </w:r>
          </w:p>
          <w:p w:rsidR="00B168F2" w:rsidRPr="00C05D70" w:rsidRDefault="00B168F2" w:rsidP="00AC09E8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>
              <w:t>.</w:t>
            </w:r>
            <w:r>
              <w:rPr>
                <w:rStyle w:val="Odkaznapoznmkupodiarou"/>
              </w:rPr>
              <w:footnoteReference w:id="12"/>
            </w:r>
            <w:r w:rsidRPr="00B60573">
              <w:rPr>
                <w:rFonts w:ascii="Arial" w:hAnsi="Arial" w:cs="Arial"/>
                <w:sz w:val="19"/>
                <w:szCs w:val="19"/>
              </w:rPr>
              <w:t xml:space="preserve">  </w:t>
            </w:r>
          </w:p>
        </w:tc>
      </w:tr>
      <w:tr w:rsidR="00B168F2" w:rsidRPr="00C05D70" w:rsidTr="00B168F2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3"/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B168F2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B168F2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B168F2">
        <w:tc>
          <w:tcPr>
            <w:tcW w:w="15021" w:type="dxa"/>
            <w:gridSpan w:val="2"/>
            <w:shd w:val="clear" w:color="auto" w:fill="FFFFFF" w:themeFill="background1"/>
            <w:vAlign w:val="center"/>
          </w:tcPr>
          <w:p w:rsidR="00B168F2" w:rsidRPr="00B341AC" w:rsidRDefault="00B168F2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168F2" w:rsidRPr="00C05D70" w:rsidTr="00B168F2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B168F2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B168F2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B168F2">
        <w:tc>
          <w:tcPr>
            <w:tcW w:w="15021" w:type="dxa"/>
            <w:gridSpan w:val="2"/>
            <w:shd w:val="clear" w:color="auto" w:fill="auto"/>
            <w:vAlign w:val="center"/>
          </w:tcPr>
          <w:p w:rsidR="00B168F2" w:rsidRPr="00B341AC" w:rsidRDefault="00B168F2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168F2" w:rsidRPr="00C05D70" w:rsidTr="00B168F2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5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  <w:r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195" w:type="dxa"/>
            <w:shd w:val="clear" w:color="auto" w:fill="auto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B168F2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B168F2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B168F2">
        <w:tc>
          <w:tcPr>
            <w:tcW w:w="15021" w:type="dxa"/>
            <w:gridSpan w:val="2"/>
            <w:shd w:val="clear" w:color="auto" w:fill="FFFFFF" w:themeFill="background1"/>
            <w:vAlign w:val="center"/>
          </w:tcPr>
          <w:p w:rsidR="00B168F2" w:rsidRPr="00B341AC" w:rsidRDefault="00B168F2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B168F2" w:rsidRDefault="00B168F2" w:rsidP="00B168F2">
      <w:pPr>
        <w:spacing w:after="0"/>
      </w:pPr>
    </w:p>
    <w:p w:rsidR="00B168F2" w:rsidRDefault="00B168F2" w:rsidP="00B168F2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B168F2" w:rsidRPr="00C05D70" w:rsidTr="00AC09E8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B168F2" w:rsidRPr="0041095F" w:rsidRDefault="00B168F2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lastRenderedPageBreak/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7"/>
            </w:r>
          </w:p>
          <w:p w:rsidR="00B168F2" w:rsidRPr="00C05D70" w:rsidRDefault="00B168F2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8"/>
            </w:r>
          </w:p>
        </w:tc>
      </w:tr>
      <w:tr w:rsidR="00B168F2" w:rsidRPr="00C05D70" w:rsidTr="00AC09E8">
        <w:trPr>
          <w:trHeight w:val="851"/>
          <w:jc w:val="center"/>
        </w:trPr>
        <w:tc>
          <w:tcPr>
            <w:tcW w:w="4106" w:type="dxa"/>
            <w:vAlign w:val="center"/>
          </w:tcPr>
          <w:p w:rsidR="00B168F2" w:rsidRPr="00C05D70" w:rsidRDefault="00B168F2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B168F2" w:rsidRPr="00E52A48" w:rsidRDefault="00B168F2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40220B" w:rsidRPr="00C05D70" w:rsidTr="00AC09E8">
        <w:trPr>
          <w:trHeight w:val="851"/>
          <w:jc w:val="center"/>
        </w:trPr>
        <w:tc>
          <w:tcPr>
            <w:tcW w:w="4106" w:type="dxa"/>
            <w:vAlign w:val="center"/>
          </w:tcPr>
          <w:p w:rsidR="0040220B" w:rsidRPr="00C05D70" w:rsidRDefault="0040220B" w:rsidP="0040220B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40220B" w:rsidRPr="00541125" w:rsidRDefault="0040220B" w:rsidP="0040220B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7</w:t>
            </w:r>
          </w:p>
        </w:tc>
      </w:tr>
      <w:tr w:rsidR="0040220B" w:rsidRPr="00C05D70" w:rsidTr="00AC09E8">
        <w:trPr>
          <w:trHeight w:val="851"/>
          <w:jc w:val="center"/>
        </w:trPr>
        <w:tc>
          <w:tcPr>
            <w:tcW w:w="4106" w:type="dxa"/>
            <w:vAlign w:val="center"/>
          </w:tcPr>
          <w:p w:rsidR="0040220B" w:rsidRPr="00C05D70" w:rsidRDefault="0040220B" w:rsidP="0040220B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40220B" w:rsidRPr="00E52A48" w:rsidRDefault="0040220B" w:rsidP="0040220B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7.2 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B168F2">
              <w:rPr>
                <w:rFonts w:ascii="Arial" w:hAnsi="Arial" w:cs="Arial"/>
                <w:b/>
                <w:bCs/>
                <w:sz w:val="19"/>
                <w:szCs w:val="19"/>
              </w:rPr>
              <w:t>Zvýšenie atraktivity a prepravnej kapacity nemotorovej dopravy (predovšetkým cyklistickej dopravy) na celkovom počte prepravených osôb.</w:t>
            </w:r>
          </w:p>
        </w:tc>
      </w:tr>
      <w:tr w:rsidR="00B168F2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B168F2" w:rsidRPr="00C05D70" w:rsidRDefault="00B168F2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B168F2" w:rsidRPr="00D60283" w:rsidRDefault="00B168F2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B168F2" w:rsidRPr="00C05D70" w:rsidRDefault="00B168F2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1004" w:type="dxa"/>
            <w:vAlign w:val="center"/>
          </w:tcPr>
          <w:p w:rsidR="00B168F2" w:rsidRPr="00D60283" w:rsidRDefault="00B168F2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B168F2" w:rsidRPr="00C05D70" w:rsidRDefault="00B168F2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B168F2" w:rsidRPr="00D60283" w:rsidRDefault="00B168F2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B168F2" w:rsidRPr="00C05D70" w:rsidRDefault="00B168F2" w:rsidP="00AC09E8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B168F2" w:rsidRPr="00D60283" w:rsidRDefault="00B168F2" w:rsidP="00AC09E8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B168F2" w:rsidRDefault="00B168F2" w:rsidP="00B168F2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B168F2" w:rsidRPr="00C05D70" w:rsidTr="00AC09E8">
        <w:trPr>
          <w:trHeight w:val="964"/>
          <w:jc w:val="center"/>
        </w:trPr>
        <w:tc>
          <w:tcPr>
            <w:tcW w:w="825" w:type="dxa"/>
            <w:shd w:val="clear" w:color="auto" w:fill="CCFFFF"/>
            <w:vAlign w:val="center"/>
          </w:tcPr>
          <w:p w:rsidR="00B168F2" w:rsidRPr="00290A6E" w:rsidRDefault="00B168F2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706" w:type="dxa"/>
            <w:shd w:val="clear" w:color="auto" w:fill="CCFFFF"/>
            <w:vAlign w:val="center"/>
          </w:tcPr>
          <w:p w:rsidR="00B168F2" w:rsidRPr="00290A6E" w:rsidRDefault="00B168F2" w:rsidP="00AC09E8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9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B168F2" w:rsidRPr="00290A6E" w:rsidRDefault="00B168F2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B168F2" w:rsidRPr="00290A6E" w:rsidRDefault="00B168F2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B168F2" w:rsidRPr="00290A6E" w:rsidRDefault="00B168F2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B168F2" w:rsidRPr="00290A6E" w:rsidRDefault="00B168F2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</w:tr>
      <w:tr w:rsidR="00B168F2" w:rsidRPr="00C05D70" w:rsidTr="00AC09E8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68F2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68F2" w:rsidRDefault="00B168F2" w:rsidP="00AC09E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68F2" w:rsidRPr="00016B9C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168F2" w:rsidRPr="00C05D70" w:rsidRDefault="00A33C73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350032944"/>
                <w:placeholder>
                  <w:docPart w:val="E13A8E7A427E4E7C97744897AC402DFC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B168F2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B168F2" w:rsidRPr="00C05D70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68F2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68F2" w:rsidRDefault="00B168F2" w:rsidP="00AC09E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68F2" w:rsidRPr="00016B9C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168F2" w:rsidRPr="00C05D70" w:rsidRDefault="00A33C73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739981840"/>
                <w:placeholder>
                  <w:docPart w:val="BD93D6F8079440E0A46F78794782E50D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B168F2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B168F2" w:rsidRPr="00C05D70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1021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68F2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68F2" w:rsidRDefault="00B168F2" w:rsidP="00AC09E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68F2" w:rsidRPr="00016B9C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168F2" w:rsidRPr="00C05D70" w:rsidRDefault="00A33C73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677803850"/>
                <w:placeholder>
                  <w:docPart w:val="B93558F797704CDD968C10F08E7AD0A5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B168F2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B168F2" w:rsidRPr="00C05D70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68F2" w:rsidDel="00D227FA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68F2" w:rsidRPr="00016B9C" w:rsidDel="00D227FA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68F2" w:rsidRPr="002531B8" w:rsidDel="00D227FA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29817713"/>
            <w:placeholder>
              <w:docPart w:val="D643D5EB3EFE4AA5B65F5301CC5BBCE6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68F2" w:rsidDel="00D227FA" w:rsidRDefault="00B168F2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68F2" w:rsidDel="00D227FA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68F2" w:rsidDel="00D227FA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68F2" w:rsidRPr="00016B9C" w:rsidDel="00D227FA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68F2" w:rsidRPr="002531B8" w:rsidDel="00D227FA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512339076"/>
            <w:placeholder>
              <w:docPart w:val="44BB2B588A8C4898ADA7293C2A709501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68F2" w:rsidDel="00D227FA" w:rsidRDefault="00B168F2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68F2" w:rsidDel="00D227FA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68F2" w:rsidDel="00D227FA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68F2" w:rsidRPr="00016B9C" w:rsidDel="00D227FA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68F2" w:rsidRPr="002531B8" w:rsidDel="00D227FA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40397865"/>
            <w:placeholder>
              <w:docPart w:val="0167B207FCF34C5096AF0A11E89188E2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68F2" w:rsidDel="00D227FA" w:rsidRDefault="00B168F2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68F2" w:rsidDel="00D227FA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68F2" w:rsidDel="00D227FA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68F2" w:rsidRPr="00016B9C" w:rsidDel="00D227FA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68F2" w:rsidRPr="002531B8" w:rsidDel="00D227FA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931696546"/>
            <w:placeholder>
              <w:docPart w:val="39CE14D5CA38453783639831BB9C2CAE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68F2" w:rsidDel="00D227FA" w:rsidRDefault="00B168F2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68F2" w:rsidDel="00D227FA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B168F2" w:rsidRDefault="00B168F2" w:rsidP="00B168F2"/>
    <w:p w:rsidR="00B168F2" w:rsidRDefault="00B168F2" w:rsidP="00B168F2">
      <w:r>
        <w:br w:type="page"/>
      </w:r>
    </w:p>
    <w:p w:rsidR="00B168F2" w:rsidRPr="004D7ADC" w:rsidRDefault="00B168F2" w:rsidP="00B168F2">
      <w:pPr>
        <w:spacing w:after="0"/>
        <w:jc w:val="both"/>
        <w:outlineLvl w:val="0"/>
        <w:rPr>
          <w:rFonts w:ascii="Arial" w:hAnsi="Arial" w:cs="Arial"/>
          <w:b/>
          <w:color w:val="000000" w:themeColor="text1"/>
          <w:sz w:val="36"/>
          <w:szCs w:val="19"/>
        </w:rPr>
      </w:pPr>
      <w:r w:rsidRPr="004D7ADC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5"/>
        <w:tblW w:w="4938" w:type="pct"/>
        <w:tblLayout w:type="fixed"/>
        <w:tblLook w:val="04A0" w:firstRow="1" w:lastRow="0" w:firstColumn="1" w:lastColumn="0" w:noHBand="0" w:noVBand="1"/>
      </w:tblPr>
      <w:tblGrid>
        <w:gridCol w:w="2395"/>
        <w:gridCol w:w="8726"/>
        <w:gridCol w:w="1273"/>
        <w:gridCol w:w="1390"/>
        <w:gridCol w:w="1163"/>
      </w:tblGrid>
      <w:tr w:rsidR="00B168F2" w:rsidRPr="004D7ADC" w:rsidTr="00AC09E8">
        <w:tc>
          <w:tcPr>
            <w:tcW w:w="8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B168F2" w:rsidRPr="000D2ACA" w:rsidRDefault="00B168F2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B168F2" w:rsidRPr="000D2ACA" w:rsidRDefault="00B168F2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B168F2" w:rsidRPr="000D2ACA" w:rsidRDefault="00B168F2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B168F2" w:rsidRPr="000D2ACA" w:rsidRDefault="00B168F2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</w:t>
            </w:r>
          </w:p>
          <w:p w:rsidR="00B168F2" w:rsidRPr="000D2ACA" w:rsidRDefault="00B168F2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bodová škála</w:t>
            </w: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B168F2" w:rsidRPr="000D2ACA" w:rsidRDefault="00B168F2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B168F2" w:rsidRPr="004D7ADC" w:rsidTr="00AC09E8">
        <w:trPr>
          <w:trHeight w:val="520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B168F2" w:rsidRPr="000D2ACA" w:rsidRDefault="00B168F2" w:rsidP="00AC09E8">
            <w:pPr>
              <w:ind w:right="-104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 xml:space="preserve">Príspevok navrhovaného projektu k cieľom a výsledkom IROP a PO </w:t>
            </w: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 IROP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B168F2" w:rsidRPr="004D7ADC" w:rsidTr="00AC09E8">
        <w:trPr>
          <w:trHeight w:val="18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168F2" w:rsidRPr="000D092C" w:rsidRDefault="00B168F2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B168F2" w:rsidRPr="004D7ADC" w:rsidRDefault="00B168F2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0</w:t>
            </w:r>
          </w:p>
        </w:tc>
      </w:tr>
      <w:tr w:rsidR="00B168F2" w:rsidRPr="004D7ADC" w:rsidTr="00AC09E8">
        <w:trPr>
          <w:trHeight w:val="135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B168F2" w:rsidRPr="000D2ACA" w:rsidRDefault="00B168F2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ind w:left="315" w:hanging="3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projektu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B168F2" w:rsidRPr="004D7ADC" w:rsidTr="00AC09E8">
        <w:trPr>
          <w:trHeight w:val="13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168F2" w:rsidRPr="000D092C" w:rsidRDefault="00B168F2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B168F2" w:rsidRPr="004D7ADC" w:rsidTr="00AC09E8">
        <w:trPr>
          <w:trHeight w:val="46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168F2" w:rsidRPr="000D092C" w:rsidRDefault="00B168F2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ind w:left="315" w:hanging="3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B168F2" w:rsidRPr="004D7ADC" w:rsidTr="00AC09E8">
        <w:trPr>
          <w:trHeight w:val="18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168F2" w:rsidRPr="000D092C" w:rsidRDefault="00B168F2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B168F2" w:rsidRPr="004D7ADC" w:rsidRDefault="00B168F2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15</w:t>
            </w:r>
          </w:p>
        </w:tc>
      </w:tr>
      <w:tr w:rsidR="00B168F2" w:rsidRPr="004D7ADC" w:rsidTr="00AC09E8">
        <w:trPr>
          <w:trHeight w:val="180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B168F2" w:rsidRPr="000D2ACA" w:rsidRDefault="00B168F2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 odborných kapacít na riadenie a realizáciu projektu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B168F2" w:rsidRPr="004D7ADC" w:rsidTr="00AC09E8">
        <w:trPr>
          <w:trHeight w:val="22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168F2" w:rsidRPr="000D092C" w:rsidRDefault="00B168F2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B168F2" w:rsidRPr="004D7ADC" w:rsidTr="00AC09E8">
        <w:trPr>
          <w:trHeight w:val="16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168F2" w:rsidRPr="000D092C" w:rsidRDefault="00B168F2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B168F2" w:rsidRPr="004D7ADC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891669" w:rsidRPr="004D7ADC" w:rsidTr="00D50157">
        <w:trPr>
          <w:trHeight w:val="208"/>
        </w:trPr>
        <w:tc>
          <w:tcPr>
            <w:tcW w:w="801" w:type="pct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91669" w:rsidRPr="004D7ADC" w:rsidRDefault="00891669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3C6DE1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Vecná oprávnenosť výdavkov projektu - obsahová oprávnenosť, účelnosť a účinnosť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F42723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891669" w:rsidRPr="004D7ADC" w:rsidTr="00D50157">
        <w:trPr>
          <w:trHeight w:val="126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1669" w:rsidRPr="004D7ADC" w:rsidRDefault="00891669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Efektívnosť a hospodárnosť výdavkov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F42723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891669" w:rsidRPr="004D7ADC" w:rsidTr="00D50157">
        <w:trPr>
          <w:trHeight w:val="172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1669" w:rsidRPr="004D7ADC" w:rsidRDefault="00891669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Finančná udržateľnosť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F42723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891669" w:rsidRPr="004D7ADC" w:rsidTr="00D50157">
        <w:trPr>
          <w:trHeight w:val="90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891669" w:rsidRPr="004D7ADC" w:rsidRDefault="00891669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Miera vecnej oprávnenosti výdavkov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891669" w:rsidRPr="004D7ADC" w:rsidTr="00D50157">
        <w:trPr>
          <w:trHeight w:val="151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Štruktúra a správnosť rozpočtu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891669" w:rsidRPr="004D7ADC" w:rsidTr="00D50157">
        <w:trPr>
          <w:trHeight w:val="219"/>
        </w:trPr>
        <w:tc>
          <w:tcPr>
            <w:tcW w:w="80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1669" w:rsidRPr="004D7ADC" w:rsidRDefault="00891669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891669" w:rsidRPr="004D7ADC" w:rsidRDefault="00891669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91669" w:rsidRPr="004D7ADC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891669" w:rsidRPr="004D7ADC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B168F2" w:rsidRPr="004D7ADC" w:rsidTr="00AC09E8">
        <w:tc>
          <w:tcPr>
            <w:tcW w:w="414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B168F2" w:rsidRPr="004D7ADC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29</w:t>
            </w:r>
          </w:p>
        </w:tc>
      </w:tr>
    </w:tbl>
    <w:p w:rsidR="00B168F2" w:rsidRDefault="00B168F2" w:rsidP="00B168F2"/>
    <w:p w:rsidR="00B168F2" w:rsidRDefault="00B168F2" w:rsidP="00B168F2"/>
    <w:p w:rsidR="00B168F2" w:rsidRDefault="00B168F2" w:rsidP="00B168F2"/>
    <w:p w:rsidR="00B168F2" w:rsidRDefault="00B168F2" w:rsidP="00B168F2"/>
    <w:p w:rsidR="00B168F2" w:rsidRDefault="00B168F2" w:rsidP="00B168F2"/>
    <w:p w:rsidR="00B168F2" w:rsidRDefault="00B168F2" w:rsidP="00B168F2"/>
    <w:p w:rsidR="00B168F2" w:rsidRDefault="00B168F2" w:rsidP="00B168F2"/>
    <w:p w:rsidR="00B168F2" w:rsidRDefault="00B168F2" w:rsidP="00B168F2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B168F2" w:rsidRPr="00C05D70" w:rsidTr="00AC09E8">
        <w:trPr>
          <w:trHeight w:val="299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B168F2" w:rsidRPr="00C05D70" w:rsidTr="00AC09E8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</w:tr>
      <w:tr w:rsidR="00B168F2" w:rsidRPr="00C05D70" w:rsidTr="00AC09E8">
        <w:trPr>
          <w:trHeight w:val="595"/>
          <w:jc w:val="center"/>
        </w:trPr>
        <w:tc>
          <w:tcPr>
            <w:tcW w:w="3885" w:type="dxa"/>
            <w:vAlign w:val="center"/>
          </w:tcPr>
          <w:p w:rsidR="00B168F2" w:rsidRPr="00137CC3" w:rsidRDefault="00B168F2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B168F2" w:rsidRPr="00137CC3" w:rsidRDefault="00B168F2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29</w:t>
            </w:r>
          </w:p>
        </w:tc>
        <w:tc>
          <w:tcPr>
            <w:tcW w:w="5687" w:type="dxa"/>
            <w:vAlign w:val="center"/>
          </w:tcPr>
          <w:p w:rsidR="00B168F2" w:rsidRPr="00137CC3" w:rsidRDefault="00B168F2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68F2" w:rsidRPr="00C05D70" w:rsidTr="00AC09E8">
        <w:trPr>
          <w:jc w:val="center"/>
        </w:trPr>
        <w:tc>
          <w:tcPr>
            <w:tcW w:w="3885" w:type="dxa"/>
            <w:shd w:val="clear" w:color="auto" w:fill="CCFFFF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CBFC84A9A4AB4E1A807513AAC6664969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B168F2" w:rsidRPr="00C05D70" w:rsidRDefault="00B168F2" w:rsidP="00AC09E8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B168F2" w:rsidRPr="00C05D70" w:rsidTr="00AC09E8">
        <w:trPr>
          <w:jc w:val="center"/>
        </w:trPr>
        <w:tc>
          <w:tcPr>
            <w:tcW w:w="15070" w:type="dxa"/>
            <w:gridSpan w:val="3"/>
          </w:tcPr>
          <w:p w:rsidR="00B168F2" w:rsidRPr="001941BE" w:rsidRDefault="00B168F2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168F2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B168F2" w:rsidRPr="00C05D70" w:rsidTr="00AC09E8">
        <w:trPr>
          <w:trHeight w:val="1324"/>
          <w:jc w:val="center"/>
        </w:trPr>
        <w:tc>
          <w:tcPr>
            <w:tcW w:w="15070" w:type="dxa"/>
            <w:gridSpan w:val="3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B168F2" w:rsidRPr="00B60573" w:rsidRDefault="00B168F2" w:rsidP="00AC09E8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</w:t>
            </w:r>
            <w:r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B168F2" w:rsidRPr="00C05D70" w:rsidRDefault="00B168F2" w:rsidP="00AC09E8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>
              <w:t>.</w:t>
            </w:r>
            <w:r>
              <w:rPr>
                <w:rStyle w:val="Odkaznapoznmkupodiarou"/>
              </w:rPr>
              <w:t xml:space="preserve"> </w:t>
            </w:r>
            <w:r>
              <w:rPr>
                <w:rStyle w:val="Odkaznapoznmkupodiarou"/>
              </w:rPr>
              <w:footnoteReference w:id="28"/>
            </w:r>
            <w:r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B168F2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29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B168F2" w:rsidRPr="00B341AC" w:rsidRDefault="00B168F2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168F2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B168F2" w:rsidRPr="00B341AC" w:rsidRDefault="00B168F2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168F2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1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B168F2" w:rsidRPr="00B341AC" w:rsidRDefault="00B168F2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B168F2" w:rsidRPr="00F95E11" w:rsidRDefault="00B168F2" w:rsidP="00B168F2">
      <w:pPr>
        <w:spacing w:after="0" w:line="240" w:lineRule="auto"/>
        <w:rPr>
          <w:sz w:val="8"/>
          <w:szCs w:val="8"/>
        </w:rPr>
      </w:pPr>
    </w:p>
    <w:p w:rsidR="00E83D82" w:rsidRPr="00F95E11" w:rsidRDefault="00E83D82" w:rsidP="00B168F2">
      <w:pPr>
        <w:rPr>
          <w:sz w:val="8"/>
          <w:szCs w:val="8"/>
        </w:rPr>
      </w:pPr>
    </w:p>
    <w:sectPr w:rsidR="00E83D82" w:rsidRPr="00F95E11" w:rsidSect="00E546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851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90B" w:rsidRDefault="00C9690B" w:rsidP="009B44B8">
      <w:pPr>
        <w:spacing w:after="0" w:line="240" w:lineRule="auto"/>
      </w:pPr>
      <w:r>
        <w:separator/>
      </w:r>
    </w:p>
  </w:endnote>
  <w:end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5EA" w:rsidRDefault="004C35E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D539CF" w:rsidP="00D539CF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FE73F5">
      <w:rPr>
        <w:rFonts w:ascii="Arial" w:hAnsi="Arial" w:cs="Arial"/>
        <w:sz w:val="16"/>
        <w:szCs w:val="16"/>
      </w:rPr>
      <w:t>12.</w:t>
    </w:r>
    <w:del w:id="0" w:author="OM1" w:date="2022-05-25T09:40:00Z">
      <w:r w:rsidR="00FE73F5" w:rsidDel="00A33C73">
        <w:rPr>
          <w:rFonts w:ascii="Arial" w:hAnsi="Arial" w:cs="Arial"/>
          <w:sz w:val="16"/>
          <w:szCs w:val="16"/>
        </w:rPr>
        <w:delText>0</w:delText>
      </w:r>
    </w:del>
    <w:ins w:id="1" w:author="OM1" w:date="2022-05-25T09:40:00Z">
      <w:r w:rsidR="00A33C73">
        <w:rPr>
          <w:rFonts w:ascii="Arial" w:hAnsi="Arial" w:cs="Arial"/>
          <w:sz w:val="16"/>
          <w:szCs w:val="16"/>
        </w:rPr>
        <w:t>1</w:t>
      </w:r>
    </w:ins>
    <w:bookmarkStart w:id="2" w:name="_GoBack"/>
    <w:bookmarkEnd w:id="2"/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A5460F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A5460F">
          <w:rPr>
            <w:rFonts w:ascii="Arial" w:hAnsi="Arial" w:cs="Arial"/>
            <w:sz w:val="16"/>
            <w:szCs w:val="16"/>
          </w:rPr>
          <w:fldChar w:fldCharType="begin"/>
        </w:r>
        <w:r w:rsidR="00AE6EF6" w:rsidRPr="00A5460F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A5460F">
          <w:rPr>
            <w:rFonts w:ascii="Arial" w:hAnsi="Arial" w:cs="Arial"/>
            <w:sz w:val="16"/>
            <w:szCs w:val="16"/>
          </w:rPr>
          <w:fldChar w:fldCharType="separate"/>
        </w:r>
        <w:r w:rsidR="00A33C73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A5460F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3DF" w:rsidRDefault="00D539CF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FE73F5">
      <w:rPr>
        <w:rFonts w:ascii="Arial" w:hAnsi="Arial" w:cs="Arial"/>
        <w:sz w:val="16"/>
        <w:szCs w:val="16"/>
      </w:rPr>
      <w:t>12.</w:t>
    </w:r>
    <w:del w:id="3" w:author="OM1" w:date="2022-05-25T09:40:00Z">
      <w:r w:rsidR="00FE73F5" w:rsidDel="00A33C73">
        <w:rPr>
          <w:rFonts w:ascii="Arial" w:hAnsi="Arial" w:cs="Arial"/>
          <w:sz w:val="16"/>
          <w:szCs w:val="16"/>
        </w:rPr>
        <w:delText>0</w:delText>
      </w:r>
    </w:del>
    <w:ins w:id="4" w:author="OM1" w:date="2022-05-25T09:40:00Z">
      <w:r w:rsidR="00A33C73">
        <w:rPr>
          <w:rFonts w:ascii="Arial" w:hAnsi="Arial" w:cs="Arial"/>
          <w:sz w:val="16"/>
          <w:szCs w:val="16"/>
        </w:rPr>
        <w:t>1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90B" w:rsidRDefault="00C9690B" w:rsidP="009B44B8">
      <w:pPr>
        <w:spacing w:after="0" w:line="240" w:lineRule="auto"/>
      </w:pPr>
      <w:r>
        <w:separator/>
      </w:r>
    </w:p>
  </w:footnote>
  <w:foot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AE6EF6" w:rsidRDefault="00AE6EF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3">
    <w:p w:rsidR="00B168F2" w:rsidRPr="00323FF3" w:rsidRDefault="00B168F2" w:rsidP="00B168F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Kapitola 2.4.3.2 ods. 1 Systému riadenia EŠIF.</w:t>
      </w:r>
    </w:p>
  </w:footnote>
  <w:footnote w:id="4">
    <w:p w:rsidR="00B168F2" w:rsidRPr="00323FF3" w:rsidRDefault="00B168F2" w:rsidP="00B168F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B168F2" w:rsidRPr="00323FF3" w:rsidRDefault="00B168F2" w:rsidP="00B168F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Vyžaduje sa slovný popis dôvodov vyhodnotenia konkrétneho kritéria</w:t>
      </w:r>
      <w:r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Pr="00323FF3">
        <w:rPr>
          <w:rFonts w:ascii="Arial" w:hAnsi="Arial" w:cs="Arial"/>
          <w:sz w:val="16"/>
          <w:szCs w:val="16"/>
        </w:rPr>
        <w:t xml:space="preserve">  a prideleného počtu bodov (pri bodovaných hodnotiacich kritériách) zo strany odborných hodnotiteľov.</w:t>
      </w:r>
    </w:p>
  </w:footnote>
  <w:footnote w:id="6">
    <w:p w:rsidR="00B168F2" w:rsidRDefault="00B168F2" w:rsidP="00B168F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V rámci komentára je hodnotiteľ povinný popísať a uviesť spôsob, ako overil podmienku  hospodárnosti a efektívnosti výdavkov a či zodpovedajú obvyklým cenám v danom mieste a čase  (napr. na základe stanoveného </w:t>
      </w:r>
      <w:proofErr w:type="spellStart"/>
      <w:r>
        <w:rPr>
          <w:rFonts w:ascii="Arial" w:hAnsi="Arial" w:cs="Arial"/>
          <w:sz w:val="16"/>
          <w:szCs w:val="16"/>
        </w:rPr>
        <w:t>benchmarku</w:t>
      </w:r>
      <w:proofErr w:type="spellEnd"/>
      <w:r>
        <w:rPr>
          <w:rFonts w:ascii="Arial" w:hAnsi="Arial" w:cs="Arial"/>
          <w:sz w:val="16"/>
          <w:szCs w:val="16"/>
        </w:rPr>
        <w:t xml:space="preserve">, finančných limitov,  zrealizovaného VO, vykonaného prieskumu trhu, resp. na základe iných nástrojov na overenie hospodárnosti a efektívnosti výdavkov). 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Pr="00A4478D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</w:t>
      </w:r>
      <w:proofErr w:type="spellStart"/>
      <w:r w:rsidRPr="00A4478D">
        <w:rPr>
          <w:rFonts w:ascii="Arial" w:hAnsi="Arial" w:cs="Arial"/>
          <w:sz w:val="16"/>
          <w:szCs w:val="16"/>
        </w:rPr>
        <w:t>benchmarkov</w:t>
      </w:r>
      <w:proofErr w:type="spellEnd"/>
      <w:r w:rsidRPr="00A4478D">
        <w:rPr>
          <w:rFonts w:ascii="Arial" w:hAnsi="Arial" w:cs="Arial"/>
          <w:sz w:val="16"/>
          <w:szCs w:val="16"/>
        </w:rPr>
        <w:t xml:space="preserve">, percentuálnych limitov, iných výdavkov, resp. odvolaním sa na konkrétne </w:t>
      </w:r>
      <w:r>
        <w:rPr>
          <w:rFonts w:ascii="Arial" w:hAnsi="Arial" w:cs="Arial"/>
          <w:sz w:val="16"/>
          <w:szCs w:val="16"/>
        </w:rPr>
        <w:t xml:space="preserve">právne </w:t>
      </w:r>
      <w:r w:rsidRPr="00A4478D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>
        <w:rPr>
          <w:rFonts w:ascii="Arial" w:hAnsi="Arial" w:cs="Arial"/>
          <w:sz w:val="16"/>
          <w:szCs w:val="16"/>
        </w:rPr>
        <w:t xml:space="preserve"> </w:t>
      </w:r>
      <w:r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7">
    <w:p w:rsidR="00B168F2" w:rsidRDefault="00B168F2" w:rsidP="00B168F2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8">
    <w:p w:rsidR="00B168F2" w:rsidRPr="00323FF3" w:rsidRDefault="00B168F2" w:rsidP="00B168F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9">
    <w:p w:rsidR="00B168F2" w:rsidRPr="00323FF3" w:rsidRDefault="00B168F2" w:rsidP="00B168F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Pôvodná výška NFP žiadaná žiadateľom v ŽoNFP.</w:t>
      </w:r>
    </w:p>
  </w:footnote>
  <w:footnote w:id="10">
    <w:p w:rsidR="00B168F2" w:rsidRPr="009F1B0E" w:rsidRDefault="00B168F2" w:rsidP="00B168F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Identifikovanie neoprávnených výdavkov, vrátane vyčíslenia ich celkovej výšky a odôvodnenia.</w:t>
      </w:r>
      <w:r>
        <w:rPr>
          <w:rFonts w:ascii="Arial" w:hAnsi="Arial" w:cs="Arial"/>
          <w:sz w:val="16"/>
          <w:szCs w:val="16"/>
        </w:rPr>
        <w:t xml:space="preserve"> </w:t>
      </w:r>
      <w:r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1">
    <w:p w:rsidR="00B168F2" w:rsidRDefault="00B168F2" w:rsidP="00B168F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2">
    <w:p w:rsidR="00B168F2" w:rsidRDefault="00B168F2" w:rsidP="00B168F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3">
    <w:p w:rsidR="00B168F2" w:rsidRPr="009F1B0E" w:rsidRDefault="00B168F2" w:rsidP="00B168F2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Uviesť meno a priezvisko.</w:t>
      </w:r>
    </w:p>
  </w:footnote>
  <w:footnote w:id="14">
    <w:p w:rsidR="00B168F2" w:rsidRPr="009F1B0E" w:rsidRDefault="00B168F2" w:rsidP="00B168F2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Uviesť meno a priezvisko.</w:t>
      </w:r>
    </w:p>
  </w:footnote>
  <w:footnote w:id="15">
    <w:p w:rsidR="00B168F2" w:rsidRPr="0042284E" w:rsidRDefault="00B168F2" w:rsidP="00B168F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6">
    <w:p w:rsidR="00B168F2" w:rsidRDefault="00B168F2" w:rsidP="00B168F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Uviesť meno a priezvisko.</w:t>
      </w:r>
    </w:p>
  </w:footnote>
  <w:footnote w:id="17">
    <w:p w:rsidR="00B168F2" w:rsidRPr="00323FF3" w:rsidRDefault="00B168F2" w:rsidP="00B168F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8">
    <w:p w:rsidR="00B168F2" w:rsidRDefault="00B168F2" w:rsidP="00B168F2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19">
    <w:p w:rsidR="00B168F2" w:rsidRPr="00323FF3" w:rsidRDefault="00B168F2" w:rsidP="00B168F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0">
    <w:p w:rsidR="00B168F2" w:rsidRPr="00323FF3" w:rsidRDefault="00B168F2" w:rsidP="00B168F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Kapitola 2.4.3.2, ods. 1 Systému riadenia EŠIF.</w:t>
      </w:r>
    </w:p>
  </w:footnote>
  <w:footnote w:id="21">
    <w:p w:rsidR="00B168F2" w:rsidRDefault="00B168F2" w:rsidP="00B168F2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>
        <w:rPr>
          <w:rFonts w:ascii="Arial" w:hAnsi="Arial" w:cs="Arial"/>
          <w:sz w:val="16"/>
          <w:szCs w:val="16"/>
        </w:rPr>
        <w:t xml:space="preserve">(pri vylučovacích a bodovaných hodnotiacich kritériách)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2">
    <w:p w:rsidR="00B168F2" w:rsidRDefault="00B168F2" w:rsidP="00B168F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Súčet dosiahnutých bodov ŽoNFP dosiahnutý v rámci bodovaných hodnotiacich kritérií</w:t>
      </w:r>
    </w:p>
  </w:footnote>
  <w:footnote w:id="23">
    <w:p w:rsidR="00B168F2" w:rsidRDefault="00B168F2" w:rsidP="00B168F2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>h hodnotiacich kritérií, t.j. 18</w:t>
      </w:r>
      <w:r w:rsidRPr="00A445A3">
        <w:rPr>
          <w:rFonts w:ascii="Arial" w:hAnsi="Arial" w:cs="Arial"/>
          <w:sz w:val="16"/>
          <w:szCs w:val="16"/>
        </w:rPr>
        <w:t xml:space="preserve"> bodov</w:t>
      </w:r>
      <w:r>
        <w:rPr>
          <w:b/>
          <w:bCs/>
          <w:sz w:val="19"/>
          <w:szCs w:val="19"/>
        </w:rPr>
        <w:t>.</w:t>
      </w:r>
    </w:p>
  </w:footnote>
  <w:footnote w:id="24">
    <w:p w:rsidR="00B168F2" w:rsidRPr="00323FF3" w:rsidRDefault="00B168F2" w:rsidP="00B168F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5">
    <w:p w:rsidR="00B168F2" w:rsidRPr="00323FF3" w:rsidRDefault="00B168F2" w:rsidP="00B168F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Pôvodná výška NFP žiadaná žiadateľom v ŽoNFP.</w:t>
      </w:r>
    </w:p>
  </w:footnote>
  <w:footnote w:id="26">
    <w:p w:rsidR="00B168F2" w:rsidRPr="009F1B0E" w:rsidRDefault="00B168F2" w:rsidP="00B168F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Identifikovanie neoprávnených výdavkov, vrátane vyčíslenia ich celkovej výšky a odôvodnenia.</w:t>
      </w:r>
      <w:r w:rsidRPr="001F64A4">
        <w:rPr>
          <w:rFonts w:ascii="Arial" w:hAnsi="Arial" w:cs="Arial"/>
          <w:sz w:val="16"/>
          <w:szCs w:val="16"/>
        </w:rPr>
        <w:t xml:space="preserve"> </w:t>
      </w:r>
      <w:r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7">
    <w:p w:rsidR="00B168F2" w:rsidRDefault="00B168F2" w:rsidP="00B168F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8">
    <w:p w:rsidR="00B168F2" w:rsidRDefault="00B168F2" w:rsidP="00B168F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29">
    <w:p w:rsidR="00B168F2" w:rsidRPr="009F1B0E" w:rsidRDefault="00B168F2" w:rsidP="00B168F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Uviesť meno a priezvisko.</w:t>
      </w:r>
    </w:p>
  </w:footnote>
  <w:footnote w:id="30">
    <w:p w:rsidR="00B168F2" w:rsidRPr="009F1B0E" w:rsidRDefault="00B168F2" w:rsidP="00B168F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Uviesť meno a priezvisko.</w:t>
      </w:r>
    </w:p>
  </w:footnote>
  <w:footnote w:id="31">
    <w:p w:rsidR="00B168F2" w:rsidRDefault="00B168F2" w:rsidP="00B168F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2">
    <w:p w:rsidR="00B168F2" w:rsidRDefault="00B168F2" w:rsidP="00B168F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5EA" w:rsidRDefault="004C35E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5EA" w:rsidRDefault="004C35EA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1">
    <w15:presenceInfo w15:providerId="None" w15:userId="OM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36A31"/>
    <w:rsid w:val="0004578B"/>
    <w:rsid w:val="00047EAF"/>
    <w:rsid w:val="00051494"/>
    <w:rsid w:val="00051B81"/>
    <w:rsid w:val="00055EFA"/>
    <w:rsid w:val="0005646C"/>
    <w:rsid w:val="000614E5"/>
    <w:rsid w:val="00062525"/>
    <w:rsid w:val="00071B7E"/>
    <w:rsid w:val="00076BF7"/>
    <w:rsid w:val="000868B3"/>
    <w:rsid w:val="000C53F2"/>
    <w:rsid w:val="000D092C"/>
    <w:rsid w:val="000D2ACA"/>
    <w:rsid w:val="000D39BE"/>
    <w:rsid w:val="000E3561"/>
    <w:rsid w:val="000E371D"/>
    <w:rsid w:val="000F3D3D"/>
    <w:rsid w:val="00104B04"/>
    <w:rsid w:val="00105536"/>
    <w:rsid w:val="0010760D"/>
    <w:rsid w:val="00116FE7"/>
    <w:rsid w:val="00125176"/>
    <w:rsid w:val="0013295B"/>
    <w:rsid w:val="00137CC3"/>
    <w:rsid w:val="001408A6"/>
    <w:rsid w:val="00150561"/>
    <w:rsid w:val="00154F86"/>
    <w:rsid w:val="001858E8"/>
    <w:rsid w:val="001941BE"/>
    <w:rsid w:val="00197270"/>
    <w:rsid w:val="001B0248"/>
    <w:rsid w:val="001B3EF8"/>
    <w:rsid w:val="001F64A4"/>
    <w:rsid w:val="002139AE"/>
    <w:rsid w:val="0022265F"/>
    <w:rsid w:val="002452DA"/>
    <w:rsid w:val="0024799D"/>
    <w:rsid w:val="002517F7"/>
    <w:rsid w:val="0025689A"/>
    <w:rsid w:val="00263DEB"/>
    <w:rsid w:val="002677A8"/>
    <w:rsid w:val="00285341"/>
    <w:rsid w:val="00290A6E"/>
    <w:rsid w:val="002A0D79"/>
    <w:rsid w:val="002B480E"/>
    <w:rsid w:val="002B6093"/>
    <w:rsid w:val="002B60FE"/>
    <w:rsid w:val="002B7C9C"/>
    <w:rsid w:val="002C2033"/>
    <w:rsid w:val="002C2724"/>
    <w:rsid w:val="00306F3F"/>
    <w:rsid w:val="003156CE"/>
    <w:rsid w:val="00317176"/>
    <w:rsid w:val="00323FF3"/>
    <w:rsid w:val="003377A7"/>
    <w:rsid w:val="003413E7"/>
    <w:rsid w:val="003503DB"/>
    <w:rsid w:val="00354F11"/>
    <w:rsid w:val="003639C8"/>
    <w:rsid w:val="00376E50"/>
    <w:rsid w:val="0038797C"/>
    <w:rsid w:val="003A425F"/>
    <w:rsid w:val="003A5C6F"/>
    <w:rsid w:val="003C141E"/>
    <w:rsid w:val="003C2AC6"/>
    <w:rsid w:val="003D05DC"/>
    <w:rsid w:val="003F5576"/>
    <w:rsid w:val="0040193D"/>
    <w:rsid w:val="0040220B"/>
    <w:rsid w:val="004072C4"/>
    <w:rsid w:val="0041095F"/>
    <w:rsid w:val="0042284E"/>
    <w:rsid w:val="0042675E"/>
    <w:rsid w:val="00456E14"/>
    <w:rsid w:val="004669CF"/>
    <w:rsid w:val="004748A9"/>
    <w:rsid w:val="004841E3"/>
    <w:rsid w:val="004B0BB8"/>
    <w:rsid w:val="004C16E7"/>
    <w:rsid w:val="004C35EA"/>
    <w:rsid w:val="004D176E"/>
    <w:rsid w:val="004E04A1"/>
    <w:rsid w:val="0051190E"/>
    <w:rsid w:val="00517659"/>
    <w:rsid w:val="0053312E"/>
    <w:rsid w:val="005349B4"/>
    <w:rsid w:val="00536A05"/>
    <w:rsid w:val="00541125"/>
    <w:rsid w:val="005503DB"/>
    <w:rsid w:val="005539D7"/>
    <w:rsid w:val="00561308"/>
    <w:rsid w:val="00576E70"/>
    <w:rsid w:val="005868DB"/>
    <w:rsid w:val="0059072E"/>
    <w:rsid w:val="00595C97"/>
    <w:rsid w:val="00597067"/>
    <w:rsid w:val="005A2204"/>
    <w:rsid w:val="005B1E08"/>
    <w:rsid w:val="005C7F16"/>
    <w:rsid w:val="005D0651"/>
    <w:rsid w:val="005D16C2"/>
    <w:rsid w:val="006267ED"/>
    <w:rsid w:val="006300A5"/>
    <w:rsid w:val="0063252F"/>
    <w:rsid w:val="00640198"/>
    <w:rsid w:val="006426D5"/>
    <w:rsid w:val="00645C7C"/>
    <w:rsid w:val="00661770"/>
    <w:rsid w:val="006636D2"/>
    <w:rsid w:val="00663AAC"/>
    <w:rsid w:val="006647CF"/>
    <w:rsid w:val="00675503"/>
    <w:rsid w:val="006837C5"/>
    <w:rsid w:val="006909F8"/>
    <w:rsid w:val="00695365"/>
    <w:rsid w:val="006A08A6"/>
    <w:rsid w:val="006A0FA0"/>
    <w:rsid w:val="006C4992"/>
    <w:rsid w:val="006D149B"/>
    <w:rsid w:val="006D5D4D"/>
    <w:rsid w:val="006E15B5"/>
    <w:rsid w:val="006E23DF"/>
    <w:rsid w:val="00700482"/>
    <w:rsid w:val="00700A8A"/>
    <w:rsid w:val="0070283F"/>
    <w:rsid w:val="00712611"/>
    <w:rsid w:val="00712F7D"/>
    <w:rsid w:val="0071726E"/>
    <w:rsid w:val="0072173B"/>
    <w:rsid w:val="00724C30"/>
    <w:rsid w:val="00733AD2"/>
    <w:rsid w:val="00734B73"/>
    <w:rsid w:val="00753B58"/>
    <w:rsid w:val="00760B82"/>
    <w:rsid w:val="00762D03"/>
    <w:rsid w:val="00770188"/>
    <w:rsid w:val="007736B4"/>
    <w:rsid w:val="00780DA6"/>
    <w:rsid w:val="007918E9"/>
    <w:rsid w:val="007C4076"/>
    <w:rsid w:val="007D4DD4"/>
    <w:rsid w:val="007D61AF"/>
    <w:rsid w:val="007E7961"/>
    <w:rsid w:val="007F49BE"/>
    <w:rsid w:val="007F4A58"/>
    <w:rsid w:val="00814754"/>
    <w:rsid w:val="00814F9D"/>
    <w:rsid w:val="0083042E"/>
    <w:rsid w:val="0083621F"/>
    <w:rsid w:val="0084329B"/>
    <w:rsid w:val="00855787"/>
    <w:rsid w:val="0085769A"/>
    <w:rsid w:val="00860CE0"/>
    <w:rsid w:val="008627AE"/>
    <w:rsid w:val="00867EE9"/>
    <w:rsid w:val="008716BD"/>
    <w:rsid w:val="0087178B"/>
    <w:rsid w:val="00887D16"/>
    <w:rsid w:val="00891669"/>
    <w:rsid w:val="008A7DBF"/>
    <w:rsid w:val="008B0991"/>
    <w:rsid w:val="008C5264"/>
    <w:rsid w:val="008D414D"/>
    <w:rsid w:val="009175AF"/>
    <w:rsid w:val="00937175"/>
    <w:rsid w:val="00944BAA"/>
    <w:rsid w:val="00946D24"/>
    <w:rsid w:val="0095715A"/>
    <w:rsid w:val="00965BFD"/>
    <w:rsid w:val="00977107"/>
    <w:rsid w:val="0098005C"/>
    <w:rsid w:val="00990254"/>
    <w:rsid w:val="00996C64"/>
    <w:rsid w:val="009A73BC"/>
    <w:rsid w:val="009B0A13"/>
    <w:rsid w:val="009B0BE7"/>
    <w:rsid w:val="009B44B8"/>
    <w:rsid w:val="009C04D7"/>
    <w:rsid w:val="009C39EC"/>
    <w:rsid w:val="009C5B23"/>
    <w:rsid w:val="009E7FE9"/>
    <w:rsid w:val="009F1B0E"/>
    <w:rsid w:val="009F3D26"/>
    <w:rsid w:val="00A0011D"/>
    <w:rsid w:val="00A0173A"/>
    <w:rsid w:val="00A07B8E"/>
    <w:rsid w:val="00A17D46"/>
    <w:rsid w:val="00A207AB"/>
    <w:rsid w:val="00A20F6F"/>
    <w:rsid w:val="00A2481D"/>
    <w:rsid w:val="00A3065E"/>
    <w:rsid w:val="00A33C73"/>
    <w:rsid w:val="00A400CE"/>
    <w:rsid w:val="00A5460F"/>
    <w:rsid w:val="00A601A7"/>
    <w:rsid w:val="00A634E1"/>
    <w:rsid w:val="00A64E0E"/>
    <w:rsid w:val="00A66794"/>
    <w:rsid w:val="00A72107"/>
    <w:rsid w:val="00A72176"/>
    <w:rsid w:val="00A75FBD"/>
    <w:rsid w:val="00A76103"/>
    <w:rsid w:val="00A80A00"/>
    <w:rsid w:val="00A83B90"/>
    <w:rsid w:val="00A853A5"/>
    <w:rsid w:val="00A9035D"/>
    <w:rsid w:val="00A93A95"/>
    <w:rsid w:val="00AD08CE"/>
    <w:rsid w:val="00AD14B0"/>
    <w:rsid w:val="00AD7FB9"/>
    <w:rsid w:val="00AE0EE7"/>
    <w:rsid w:val="00AE4439"/>
    <w:rsid w:val="00AE6EF6"/>
    <w:rsid w:val="00B01B3B"/>
    <w:rsid w:val="00B168F2"/>
    <w:rsid w:val="00B2041A"/>
    <w:rsid w:val="00B20440"/>
    <w:rsid w:val="00B2461A"/>
    <w:rsid w:val="00B26418"/>
    <w:rsid w:val="00B341AC"/>
    <w:rsid w:val="00B4052A"/>
    <w:rsid w:val="00B50A6D"/>
    <w:rsid w:val="00B60573"/>
    <w:rsid w:val="00B6172E"/>
    <w:rsid w:val="00B65D26"/>
    <w:rsid w:val="00B66F4A"/>
    <w:rsid w:val="00B72513"/>
    <w:rsid w:val="00B81739"/>
    <w:rsid w:val="00B81782"/>
    <w:rsid w:val="00B8602F"/>
    <w:rsid w:val="00B90F9C"/>
    <w:rsid w:val="00B95BA5"/>
    <w:rsid w:val="00BA2B79"/>
    <w:rsid w:val="00BA7E3E"/>
    <w:rsid w:val="00BB0C97"/>
    <w:rsid w:val="00BB4138"/>
    <w:rsid w:val="00BE764E"/>
    <w:rsid w:val="00C05D70"/>
    <w:rsid w:val="00C16BFB"/>
    <w:rsid w:val="00C20A91"/>
    <w:rsid w:val="00C414AA"/>
    <w:rsid w:val="00C41E42"/>
    <w:rsid w:val="00C47C05"/>
    <w:rsid w:val="00C571C4"/>
    <w:rsid w:val="00C708C3"/>
    <w:rsid w:val="00C910BF"/>
    <w:rsid w:val="00C93035"/>
    <w:rsid w:val="00C94A5B"/>
    <w:rsid w:val="00C9690B"/>
    <w:rsid w:val="00CA0B71"/>
    <w:rsid w:val="00CA39A3"/>
    <w:rsid w:val="00CB4BAD"/>
    <w:rsid w:val="00CC7D70"/>
    <w:rsid w:val="00CD0AB0"/>
    <w:rsid w:val="00CE0D6E"/>
    <w:rsid w:val="00CE4E8D"/>
    <w:rsid w:val="00D0570A"/>
    <w:rsid w:val="00D0779C"/>
    <w:rsid w:val="00D14CF2"/>
    <w:rsid w:val="00D227FA"/>
    <w:rsid w:val="00D539CF"/>
    <w:rsid w:val="00D579BA"/>
    <w:rsid w:val="00D865D3"/>
    <w:rsid w:val="00DA4295"/>
    <w:rsid w:val="00DB3D85"/>
    <w:rsid w:val="00DB78E1"/>
    <w:rsid w:val="00DC070A"/>
    <w:rsid w:val="00DC1212"/>
    <w:rsid w:val="00DC3A27"/>
    <w:rsid w:val="00DC5CE2"/>
    <w:rsid w:val="00DE193E"/>
    <w:rsid w:val="00DF3226"/>
    <w:rsid w:val="00E1266C"/>
    <w:rsid w:val="00E1543C"/>
    <w:rsid w:val="00E171D2"/>
    <w:rsid w:val="00E23C50"/>
    <w:rsid w:val="00E30A1B"/>
    <w:rsid w:val="00E3284D"/>
    <w:rsid w:val="00E32EBC"/>
    <w:rsid w:val="00E45FED"/>
    <w:rsid w:val="00E52A48"/>
    <w:rsid w:val="00E546C8"/>
    <w:rsid w:val="00E55862"/>
    <w:rsid w:val="00E61379"/>
    <w:rsid w:val="00E80A0F"/>
    <w:rsid w:val="00E83D82"/>
    <w:rsid w:val="00E9249D"/>
    <w:rsid w:val="00EA7774"/>
    <w:rsid w:val="00EB1FDC"/>
    <w:rsid w:val="00EC6DF3"/>
    <w:rsid w:val="00ED45FB"/>
    <w:rsid w:val="00EF1B39"/>
    <w:rsid w:val="00F0092F"/>
    <w:rsid w:val="00F12F08"/>
    <w:rsid w:val="00F147E9"/>
    <w:rsid w:val="00F169A7"/>
    <w:rsid w:val="00F24DF9"/>
    <w:rsid w:val="00F2518A"/>
    <w:rsid w:val="00F47764"/>
    <w:rsid w:val="00F61BD6"/>
    <w:rsid w:val="00F6568E"/>
    <w:rsid w:val="00F72158"/>
    <w:rsid w:val="00F77B50"/>
    <w:rsid w:val="00F80307"/>
    <w:rsid w:val="00F84B30"/>
    <w:rsid w:val="00F95BDA"/>
    <w:rsid w:val="00F95E11"/>
    <w:rsid w:val="00FB0AB2"/>
    <w:rsid w:val="00FC2EA4"/>
    <w:rsid w:val="00FD028A"/>
    <w:rsid w:val="00FE0EF9"/>
    <w:rsid w:val="00FE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5429FD54"/>
  <w15:docId w15:val="{73F5065E-D839-4DE9-B8E2-BAE5FFDE2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5">
    <w:name w:val="Table Grid5"/>
    <w:basedOn w:val="Normlnatabuka"/>
    <w:next w:val="Mriekatabuky"/>
    <w:uiPriority w:val="39"/>
    <w:rsid w:val="00354F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9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1352E9930BE4F44BBEFC86FE35273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841154-8A88-4538-874B-F300389DA195}"/>
      </w:docPartPr>
      <w:docPartBody>
        <w:p w:rsidR="0016341E" w:rsidRDefault="0025462F" w:rsidP="0025462F">
          <w:pPr>
            <w:pStyle w:val="E1352E9930BE4F44BBEFC86FE3527345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1FB22A8C7E64F7D8206E45861F4BD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351619-4D6A-4F77-8F4A-2EBDCEBD4E4C}"/>
      </w:docPartPr>
      <w:docPartBody>
        <w:p w:rsidR="0016341E" w:rsidRDefault="0025462F" w:rsidP="0025462F">
          <w:pPr>
            <w:pStyle w:val="21FB22A8C7E64F7D8206E45861F4BD86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D7F84FBE08F49EF8CF987C91ABD27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DD60DA-E506-4671-9ED7-62F37AA782C0}"/>
      </w:docPartPr>
      <w:docPartBody>
        <w:p w:rsidR="0016341E" w:rsidRDefault="0025462F" w:rsidP="0025462F">
          <w:pPr>
            <w:pStyle w:val="9D7F84FBE08F49EF8CF987C91ABD27E8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B43EF59ED914DC6BC577B542D431C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86A7E9-D299-4568-A91E-E8EABAB381FF}"/>
      </w:docPartPr>
      <w:docPartBody>
        <w:p w:rsidR="0016341E" w:rsidRDefault="0025462F" w:rsidP="0025462F">
          <w:pPr>
            <w:pStyle w:val="FB43EF59ED914DC6BC577B542D431CA2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C1B96D41BBB4276B9DA7C41AD25C4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90E155-4170-4C58-8031-D5A0837450BB}"/>
      </w:docPartPr>
      <w:docPartBody>
        <w:p w:rsidR="0016341E" w:rsidRDefault="0025462F" w:rsidP="0025462F">
          <w:pPr>
            <w:pStyle w:val="EC1B96D41BBB4276B9DA7C41AD25C4F3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E13A8E7A427E4E7C97744897AC402D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D8AC9F-F2E4-480B-A223-3B2A940DE0B3}"/>
      </w:docPartPr>
      <w:docPartBody>
        <w:p w:rsidR="0016341E" w:rsidRDefault="0025462F" w:rsidP="0025462F">
          <w:pPr>
            <w:pStyle w:val="E13A8E7A427E4E7C97744897AC402DF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BD93D6F8079440E0A46F78794782E5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03DB5D-E2D0-46FC-9906-1E1821B8FA5A}"/>
      </w:docPartPr>
      <w:docPartBody>
        <w:p w:rsidR="0016341E" w:rsidRDefault="0025462F" w:rsidP="0025462F">
          <w:pPr>
            <w:pStyle w:val="BD93D6F8079440E0A46F78794782E50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B93558F797704CDD968C10F08E7AD0A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BDC21E-5A46-4F40-BA4F-C9DB45CAFAA3}"/>
      </w:docPartPr>
      <w:docPartBody>
        <w:p w:rsidR="0016341E" w:rsidRDefault="0025462F" w:rsidP="0025462F">
          <w:pPr>
            <w:pStyle w:val="B93558F797704CDD968C10F08E7AD0A5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643D5EB3EFE4AA5B65F5301CC5BBC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1A7016-31C6-47AF-BB70-FB83AFB951C9}"/>
      </w:docPartPr>
      <w:docPartBody>
        <w:p w:rsidR="0016341E" w:rsidRDefault="0025462F" w:rsidP="0025462F">
          <w:pPr>
            <w:pStyle w:val="D643D5EB3EFE4AA5B65F5301CC5BBCE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4BB2B588A8C4898ADA7293C2A7095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93C6AA-9EEF-4AF9-BD01-755D1AF98711}"/>
      </w:docPartPr>
      <w:docPartBody>
        <w:p w:rsidR="0016341E" w:rsidRDefault="0025462F" w:rsidP="0025462F">
          <w:pPr>
            <w:pStyle w:val="44BB2B588A8C4898ADA7293C2A70950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167B207FCF34C5096AF0A11E89188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A8246F-2010-4D25-981E-56FAF8BA04A5}"/>
      </w:docPartPr>
      <w:docPartBody>
        <w:p w:rsidR="0016341E" w:rsidRDefault="0025462F" w:rsidP="0025462F">
          <w:pPr>
            <w:pStyle w:val="0167B207FCF34C5096AF0A11E89188E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9CE14D5CA38453783639831BB9C2C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502277-DD74-4F62-BF24-8A68C36263B8}"/>
      </w:docPartPr>
      <w:docPartBody>
        <w:p w:rsidR="0016341E" w:rsidRDefault="0025462F" w:rsidP="0025462F">
          <w:pPr>
            <w:pStyle w:val="39CE14D5CA38453783639831BB9C2CA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BFC84A9A4AB4E1A807513AAC66649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E87F83-B5D5-47A6-94CB-A65702E8D759}"/>
      </w:docPartPr>
      <w:docPartBody>
        <w:p w:rsidR="0016341E" w:rsidRDefault="0025462F" w:rsidP="0025462F">
          <w:pPr>
            <w:pStyle w:val="CBFC84A9A4AB4E1A807513AAC6664969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1427EF"/>
    <w:rsid w:val="001531F8"/>
    <w:rsid w:val="001618DE"/>
    <w:rsid w:val="0016341E"/>
    <w:rsid w:val="00166518"/>
    <w:rsid w:val="001A0272"/>
    <w:rsid w:val="001F0A1A"/>
    <w:rsid w:val="00225E65"/>
    <w:rsid w:val="0025462F"/>
    <w:rsid w:val="0026123B"/>
    <w:rsid w:val="002A2439"/>
    <w:rsid w:val="003709D3"/>
    <w:rsid w:val="00372018"/>
    <w:rsid w:val="003A42BD"/>
    <w:rsid w:val="003D7419"/>
    <w:rsid w:val="004069D0"/>
    <w:rsid w:val="004306E3"/>
    <w:rsid w:val="004B376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5D1DF6"/>
    <w:rsid w:val="006257B8"/>
    <w:rsid w:val="00626DE7"/>
    <w:rsid w:val="00641E8C"/>
    <w:rsid w:val="00660A8B"/>
    <w:rsid w:val="006B079A"/>
    <w:rsid w:val="006B7C2C"/>
    <w:rsid w:val="006D1439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82C39"/>
    <w:rsid w:val="008C4614"/>
    <w:rsid w:val="008E088B"/>
    <w:rsid w:val="00964ACC"/>
    <w:rsid w:val="00A623AF"/>
    <w:rsid w:val="00A85B5A"/>
    <w:rsid w:val="00B351EF"/>
    <w:rsid w:val="00B37875"/>
    <w:rsid w:val="00B61C2D"/>
    <w:rsid w:val="00B8263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B44EF"/>
    <w:rsid w:val="00ED701D"/>
    <w:rsid w:val="00F042BB"/>
    <w:rsid w:val="00F20C19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5462F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096AE417EE9E499AA5302427A0F49FA1">
    <w:name w:val="096AE417EE9E499AA5302427A0F49FA1"/>
    <w:rsid w:val="006D1439"/>
  </w:style>
  <w:style w:type="paragraph" w:customStyle="1" w:styleId="0C893A9B3A4B462CAB3B886FD87596EC">
    <w:name w:val="0C893A9B3A4B462CAB3B886FD87596EC"/>
    <w:rsid w:val="005D1DF6"/>
  </w:style>
  <w:style w:type="paragraph" w:customStyle="1" w:styleId="E1352E9930BE4F44BBEFC86FE3527345">
    <w:name w:val="E1352E9930BE4F44BBEFC86FE3527345"/>
    <w:rsid w:val="0025462F"/>
    <w:pPr>
      <w:spacing w:after="160" w:line="259" w:lineRule="auto"/>
    </w:pPr>
  </w:style>
  <w:style w:type="paragraph" w:customStyle="1" w:styleId="21FB22A8C7E64F7D8206E45861F4BD86">
    <w:name w:val="21FB22A8C7E64F7D8206E45861F4BD86"/>
    <w:rsid w:val="0025462F"/>
    <w:pPr>
      <w:spacing w:after="160" w:line="259" w:lineRule="auto"/>
    </w:pPr>
  </w:style>
  <w:style w:type="paragraph" w:customStyle="1" w:styleId="9D7F84FBE08F49EF8CF987C91ABD27E8">
    <w:name w:val="9D7F84FBE08F49EF8CF987C91ABD27E8"/>
    <w:rsid w:val="0025462F"/>
    <w:pPr>
      <w:spacing w:after="160" w:line="259" w:lineRule="auto"/>
    </w:pPr>
  </w:style>
  <w:style w:type="paragraph" w:customStyle="1" w:styleId="FB43EF59ED914DC6BC577B542D431CA2">
    <w:name w:val="FB43EF59ED914DC6BC577B542D431CA2"/>
    <w:rsid w:val="0025462F"/>
    <w:pPr>
      <w:spacing w:after="160" w:line="259" w:lineRule="auto"/>
    </w:pPr>
  </w:style>
  <w:style w:type="paragraph" w:customStyle="1" w:styleId="EC1B96D41BBB4276B9DA7C41AD25C4F3">
    <w:name w:val="EC1B96D41BBB4276B9DA7C41AD25C4F3"/>
    <w:rsid w:val="0025462F"/>
    <w:pPr>
      <w:spacing w:after="160" w:line="259" w:lineRule="auto"/>
    </w:pPr>
  </w:style>
  <w:style w:type="paragraph" w:customStyle="1" w:styleId="E13A8E7A427E4E7C97744897AC402DFC">
    <w:name w:val="E13A8E7A427E4E7C97744897AC402DFC"/>
    <w:rsid w:val="0025462F"/>
    <w:pPr>
      <w:spacing w:after="160" w:line="259" w:lineRule="auto"/>
    </w:pPr>
  </w:style>
  <w:style w:type="paragraph" w:customStyle="1" w:styleId="BD93D6F8079440E0A46F78794782E50D">
    <w:name w:val="BD93D6F8079440E0A46F78794782E50D"/>
    <w:rsid w:val="0025462F"/>
    <w:pPr>
      <w:spacing w:after="160" w:line="259" w:lineRule="auto"/>
    </w:pPr>
  </w:style>
  <w:style w:type="paragraph" w:customStyle="1" w:styleId="B93558F797704CDD968C10F08E7AD0A5">
    <w:name w:val="B93558F797704CDD968C10F08E7AD0A5"/>
    <w:rsid w:val="0025462F"/>
    <w:pPr>
      <w:spacing w:after="160" w:line="259" w:lineRule="auto"/>
    </w:pPr>
  </w:style>
  <w:style w:type="paragraph" w:customStyle="1" w:styleId="D643D5EB3EFE4AA5B65F5301CC5BBCE6">
    <w:name w:val="D643D5EB3EFE4AA5B65F5301CC5BBCE6"/>
    <w:rsid w:val="0025462F"/>
    <w:pPr>
      <w:spacing w:after="160" w:line="259" w:lineRule="auto"/>
    </w:pPr>
  </w:style>
  <w:style w:type="paragraph" w:customStyle="1" w:styleId="44BB2B588A8C4898ADA7293C2A709501">
    <w:name w:val="44BB2B588A8C4898ADA7293C2A709501"/>
    <w:rsid w:val="0025462F"/>
    <w:pPr>
      <w:spacing w:after="160" w:line="259" w:lineRule="auto"/>
    </w:pPr>
  </w:style>
  <w:style w:type="paragraph" w:customStyle="1" w:styleId="0167B207FCF34C5096AF0A11E89188E2">
    <w:name w:val="0167B207FCF34C5096AF0A11E89188E2"/>
    <w:rsid w:val="0025462F"/>
    <w:pPr>
      <w:spacing w:after="160" w:line="259" w:lineRule="auto"/>
    </w:pPr>
  </w:style>
  <w:style w:type="paragraph" w:customStyle="1" w:styleId="39CE14D5CA38453783639831BB9C2CAE">
    <w:name w:val="39CE14D5CA38453783639831BB9C2CAE"/>
    <w:rsid w:val="0025462F"/>
    <w:pPr>
      <w:spacing w:after="160" w:line="259" w:lineRule="auto"/>
    </w:pPr>
  </w:style>
  <w:style w:type="paragraph" w:customStyle="1" w:styleId="CBFC84A9A4AB4E1A807513AAC6664969">
    <w:name w:val="CBFC84A9A4AB4E1A807513AAC6664969"/>
    <w:rsid w:val="0025462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31D44-F822-4CF5-B23E-ECCDBF309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784</Words>
  <Characters>4472</Characters>
  <Application>Microsoft Office Word</Application>
  <DocSecurity>0</DocSecurity>
  <Lines>37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5246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OM1</cp:lastModifiedBy>
  <cp:revision>12</cp:revision>
  <cp:lastPrinted>2021-06-15T08:43:00Z</cp:lastPrinted>
  <dcterms:created xsi:type="dcterms:W3CDTF">2021-06-15T09:02:00Z</dcterms:created>
  <dcterms:modified xsi:type="dcterms:W3CDTF">2022-05-25T07:40:00Z</dcterms:modified>
</cp:coreProperties>
</file>